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1F5652" w:rsidDel="00157FA0">
              <w:rPr>
                <w:b/>
                <w:sz w:val="32"/>
                <w:szCs w:val="32"/>
              </w:rPr>
              <w:delText>6</w:delText>
            </w:r>
          </w:del>
          <w:ins w:id="1" w:author="Autor">
            <w:r w:rsidR="00157FA0">
              <w:rPr>
                <w:b/>
                <w:sz w:val="32"/>
                <w:szCs w:val="32"/>
              </w:rPr>
              <w:t>7</w:t>
            </w:r>
          </w:ins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  <w:bookmarkStart w:id="2" w:name="_GoBack"/>
            <w:bookmarkEnd w:id="2"/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157FA0" w:rsidP="00157FA0">
            <w:pPr>
              <w:jc w:val="both"/>
              <w:rPr>
                <w:szCs w:val="20"/>
              </w:rPr>
            </w:pPr>
            <w:ins w:id="3" w:author="Autor">
              <w:r>
                <w:t>Ministerstvo investícií, regionálneho rozvoja a informatizácie SR</w:t>
              </w:r>
            </w:ins>
            <w:del w:id="4" w:author="Autor">
              <w:r w:rsidR="006A037C" w:rsidRPr="00113AA3" w:rsidDel="00157FA0">
                <w:delText xml:space="preserve">Úrad </w:delText>
              </w:r>
              <w:r w:rsidR="006A037C" w:rsidDel="00157FA0">
                <w:delText>podpredsedu vlády SR pre investície a informatizáciu</w:delText>
              </w:r>
            </w:del>
            <w:r w:rsidR="006A037C">
              <w:rPr>
                <w:szCs w:val="20"/>
              </w:rPr>
              <w:t xml:space="preserve"> v súlade s kapitolou 1.2, ods. 3, písm. a) Systému riadenia </w:t>
            </w:r>
            <w:r w:rsidR="006A037C" w:rsidRPr="003B0DFE">
              <w:rPr>
                <w:szCs w:val="20"/>
              </w:rPr>
              <w:t>európskych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štrukturálnych a</w:t>
            </w:r>
            <w:r w:rsidR="006A037C">
              <w:rPr>
                <w:szCs w:val="20"/>
              </w:rPr>
              <w:t> </w:t>
            </w:r>
            <w:r w:rsidR="006A037C" w:rsidRPr="003B0DFE">
              <w:rPr>
                <w:szCs w:val="20"/>
              </w:rPr>
              <w:t>investičných</w:t>
            </w:r>
            <w:r w:rsidR="006A037C">
              <w:rPr>
                <w:szCs w:val="20"/>
              </w:rPr>
              <w:t xml:space="preserve"> </w:t>
            </w:r>
            <w:r w:rsidR="006A037C"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8E64F3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8E64F3" w:rsidP="003008E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92422315AF214DF695374E9C446762C0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5" w:author="Autor">
                  <w:r w:rsidR="004B1C59" w:rsidDel="00157FA0">
                    <w:rPr>
                      <w:szCs w:val="20"/>
                    </w:rPr>
                    <w:delText>31.10.2019</w:delText>
                  </w:r>
                </w:del>
                <w:ins w:id="6" w:author="Autor">
                  <w:r w:rsidR="00157FA0">
                    <w:rPr>
                      <w:szCs w:val="20"/>
                    </w:rPr>
                    <w:t>30.10.2020</w:t>
                  </w:r>
                </w:ins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20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44612C" w:rsidP="003008E0">
                <w:pPr>
                  <w:jc w:val="both"/>
                  <w:rPr>
                    <w:szCs w:val="20"/>
                  </w:rPr>
                </w:pPr>
                <w:del w:id="7" w:author="Autor">
                  <w:r w:rsidDel="00157FA0">
                    <w:rPr>
                      <w:szCs w:val="20"/>
                    </w:rPr>
                    <w:delText>31.10.2019</w:delText>
                  </w:r>
                </w:del>
                <w:ins w:id="8" w:author="Autor">
                  <w:r w:rsidR="00157FA0">
                    <w:rPr>
                      <w:szCs w:val="20"/>
                    </w:rPr>
                    <w:t>31.10.2020</w:t>
                  </w:r>
                </w:ins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default" r:id="rId10"/>
      <w:footerReference w:type="default" r:id="rId11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4F3" w:rsidRDefault="008E64F3">
      <w:r>
        <w:separator/>
      </w:r>
    </w:p>
  </w:endnote>
  <w:endnote w:type="continuationSeparator" w:id="0">
    <w:p w:rsidR="008E64F3" w:rsidRDefault="008E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9C4B81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57FA0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4F3" w:rsidRDefault="008E64F3">
      <w:r>
        <w:separator/>
      </w:r>
    </w:p>
  </w:footnote>
  <w:footnote w:type="continuationSeparator" w:id="0">
    <w:p w:rsidR="008E64F3" w:rsidRDefault="008E6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E67156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44612C" w:rsidP="00507A41">
        <w:pPr>
          <w:pStyle w:val="Hlavika"/>
          <w:jc w:val="right"/>
        </w:pPr>
        <w:del w:id="9" w:author="Autor">
          <w:r w:rsidDel="00157FA0">
            <w:rPr>
              <w:szCs w:val="20"/>
            </w:rPr>
            <w:delText>31.10.2019</w:delText>
          </w:r>
        </w:del>
        <w:ins w:id="10" w:author="Autor">
          <w:r w:rsidR="00157FA0">
            <w:rPr>
              <w:szCs w:val="20"/>
            </w:rPr>
            <w:t>31.10.2020</w:t>
          </w:r>
        </w:ins>
      </w:p>
    </w:sdtContent>
  </w:sdt>
  <w:p w:rsidR="007D30A7" w:rsidRDefault="007D30A7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5236E"/>
    <w:rsid w:val="000745DF"/>
    <w:rsid w:val="00125FF3"/>
    <w:rsid w:val="00157FA0"/>
    <w:rsid w:val="001F5652"/>
    <w:rsid w:val="002A327C"/>
    <w:rsid w:val="002B0909"/>
    <w:rsid w:val="002E0215"/>
    <w:rsid w:val="002E4A3E"/>
    <w:rsid w:val="003008E0"/>
    <w:rsid w:val="003052AA"/>
    <w:rsid w:val="0037067F"/>
    <w:rsid w:val="003853F3"/>
    <w:rsid w:val="00413490"/>
    <w:rsid w:val="00424DE8"/>
    <w:rsid w:val="0044612C"/>
    <w:rsid w:val="004B1C59"/>
    <w:rsid w:val="004B4618"/>
    <w:rsid w:val="00507A41"/>
    <w:rsid w:val="00565CF5"/>
    <w:rsid w:val="00595B62"/>
    <w:rsid w:val="005B4813"/>
    <w:rsid w:val="006A037C"/>
    <w:rsid w:val="006A26B6"/>
    <w:rsid w:val="006D6099"/>
    <w:rsid w:val="007831B8"/>
    <w:rsid w:val="00784514"/>
    <w:rsid w:val="00787AED"/>
    <w:rsid w:val="007D30A7"/>
    <w:rsid w:val="008041CD"/>
    <w:rsid w:val="00874317"/>
    <w:rsid w:val="008809FB"/>
    <w:rsid w:val="008B059F"/>
    <w:rsid w:val="008E64F3"/>
    <w:rsid w:val="008E6BB8"/>
    <w:rsid w:val="008F7D3F"/>
    <w:rsid w:val="0093414A"/>
    <w:rsid w:val="0094694B"/>
    <w:rsid w:val="00956DE1"/>
    <w:rsid w:val="0096342F"/>
    <w:rsid w:val="009C3190"/>
    <w:rsid w:val="00A614D5"/>
    <w:rsid w:val="00AD5A87"/>
    <w:rsid w:val="00AE1EE2"/>
    <w:rsid w:val="00AE28AE"/>
    <w:rsid w:val="00AF4BF5"/>
    <w:rsid w:val="00B0668D"/>
    <w:rsid w:val="00B70D3B"/>
    <w:rsid w:val="00B74E02"/>
    <w:rsid w:val="00BE1DD1"/>
    <w:rsid w:val="00C958C0"/>
    <w:rsid w:val="00CA1AE6"/>
    <w:rsid w:val="00D34CFD"/>
    <w:rsid w:val="00D42063"/>
    <w:rsid w:val="00D478A9"/>
    <w:rsid w:val="00D876CB"/>
    <w:rsid w:val="00DD7B0F"/>
    <w:rsid w:val="00DF0A4B"/>
    <w:rsid w:val="00F209E0"/>
    <w:rsid w:val="00F45547"/>
    <w:rsid w:val="00F5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5A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92422315AF214DF695374E9C446762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C87F0-C3B4-4DA7-9C3A-00943A1A6D21}"/>
      </w:docPartPr>
      <w:docPartBody>
        <w:p w:rsidR="003A0BA0" w:rsidRDefault="0034453C" w:rsidP="0034453C">
          <w:pPr>
            <w:pStyle w:val="92422315AF214DF695374E9C446762C0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2E6836"/>
    <w:rsid w:val="00320F64"/>
    <w:rsid w:val="0034453C"/>
    <w:rsid w:val="003732DC"/>
    <w:rsid w:val="00381472"/>
    <w:rsid w:val="003A0BA0"/>
    <w:rsid w:val="004E26C0"/>
    <w:rsid w:val="004E4D19"/>
    <w:rsid w:val="00524C84"/>
    <w:rsid w:val="00652FB2"/>
    <w:rsid w:val="00717A82"/>
    <w:rsid w:val="00770088"/>
    <w:rsid w:val="008E6D82"/>
    <w:rsid w:val="00947CB2"/>
    <w:rsid w:val="00965220"/>
    <w:rsid w:val="009954CE"/>
    <w:rsid w:val="009D7A2B"/>
    <w:rsid w:val="00B5018E"/>
    <w:rsid w:val="00B82C0C"/>
    <w:rsid w:val="00BF72A4"/>
    <w:rsid w:val="00C8423B"/>
    <w:rsid w:val="00CF1D8C"/>
    <w:rsid w:val="00D25BF2"/>
    <w:rsid w:val="00D547EF"/>
    <w:rsid w:val="00E60AFB"/>
    <w:rsid w:val="00E65E6D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4453C"/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92422315AF214DF695374E9C446762C0">
    <w:name w:val="92422315AF214DF695374E9C446762C0"/>
    <w:rsid w:val="0034453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AC20D-6492-4859-932A-2723DF8C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2019-10-28T09:34:00Z</dcterms:created>
  <dcterms:modified xsi:type="dcterms:W3CDTF">2020-10-27T07:36:00Z</dcterms:modified>
</cp:coreProperties>
</file>